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5B4A" w:rsidP="00326689" w:rsidRDefault="002C5B4A" w14:paraId="0C4F38C0" w14:textId="452C08AA">
      <w:pPr>
        <w:pStyle w:val="Default"/>
        <w:rPr>
          <w:b/>
          <w:bCs/>
          <w:color w:val="auto"/>
          <w:sz w:val="22"/>
          <w:szCs w:val="22"/>
        </w:rPr>
      </w:pPr>
      <w:r w:rsidRPr="002C5B4A">
        <w:rPr>
          <w:bCs/>
          <w:i/>
          <w:color w:val="auto"/>
          <w:sz w:val="22"/>
          <w:szCs w:val="22"/>
        </w:rPr>
        <w:t xml:space="preserve">Wzór raportu </w:t>
      </w:r>
      <w:r w:rsidR="00F21274">
        <w:rPr>
          <w:bCs/>
          <w:i/>
          <w:color w:val="auto"/>
          <w:sz w:val="22"/>
          <w:szCs w:val="22"/>
        </w:rPr>
        <w:t>miesięcznego</w:t>
      </w:r>
    </w:p>
    <w:p w:rsidR="002C5B4A" w:rsidP="00326689" w:rsidRDefault="002C5B4A" w14:paraId="0C4F38C1" w14:textId="77777777">
      <w:pPr>
        <w:pStyle w:val="Default"/>
        <w:rPr>
          <w:b/>
          <w:bCs/>
          <w:color w:val="auto"/>
          <w:sz w:val="22"/>
          <w:szCs w:val="22"/>
        </w:rPr>
      </w:pPr>
    </w:p>
    <w:p w:rsidRPr="002E23FA" w:rsidR="007630A8" w:rsidP="00717745" w:rsidRDefault="007630A8" w14:paraId="0C4F38C2" w14:textId="60BDADC5">
      <w:pPr>
        <w:pStyle w:val="Default"/>
        <w:jc w:val="center"/>
        <w:rPr>
          <w:b/>
          <w:color w:val="auto"/>
        </w:rPr>
      </w:pPr>
      <w:r w:rsidRPr="002E23FA">
        <w:rPr>
          <w:b/>
          <w:bCs/>
          <w:color w:val="auto"/>
        </w:rPr>
        <w:t xml:space="preserve">Raport </w:t>
      </w:r>
      <w:r w:rsidR="00F21274">
        <w:rPr>
          <w:b/>
          <w:bCs/>
          <w:color w:val="auto"/>
        </w:rPr>
        <w:t>miesięczny</w:t>
      </w:r>
      <w:r w:rsidRPr="002E23FA">
        <w:rPr>
          <w:b/>
          <w:bCs/>
          <w:color w:val="auto"/>
        </w:rPr>
        <w:t xml:space="preserve"> Nadzoru Inwestorskiego</w:t>
      </w:r>
    </w:p>
    <w:p w:rsidRPr="002E23FA" w:rsidR="00326689" w:rsidP="00717745" w:rsidRDefault="007630A8" w14:paraId="0C4F38C3" w14:textId="77777777">
      <w:pPr>
        <w:pStyle w:val="Default"/>
        <w:jc w:val="center"/>
        <w:rPr>
          <w:bCs/>
          <w:color w:val="auto"/>
          <w:sz w:val="20"/>
          <w:szCs w:val="20"/>
        </w:rPr>
      </w:pPr>
      <w:r w:rsidRPr="002E23FA">
        <w:rPr>
          <w:bCs/>
          <w:color w:val="auto"/>
          <w:sz w:val="20"/>
          <w:szCs w:val="20"/>
        </w:rPr>
        <w:t>nr</w:t>
      </w:r>
      <w:proofErr w:type="gramStart"/>
      <w:r w:rsidRPr="002E23FA">
        <w:rPr>
          <w:bCs/>
          <w:color w:val="auto"/>
          <w:sz w:val="20"/>
          <w:szCs w:val="20"/>
        </w:rPr>
        <w:t xml:space="preserve"> ….</w:t>
      </w:r>
      <w:proofErr w:type="gramEnd"/>
      <w:r w:rsidRPr="002E23FA">
        <w:rPr>
          <w:bCs/>
          <w:color w:val="auto"/>
          <w:sz w:val="20"/>
          <w:szCs w:val="20"/>
        </w:rPr>
        <w:t xml:space="preserve">. </w:t>
      </w:r>
      <w:r w:rsidRPr="002E23FA" w:rsidR="002C5B4A">
        <w:rPr>
          <w:bCs/>
          <w:color w:val="auto"/>
          <w:sz w:val="20"/>
          <w:szCs w:val="20"/>
        </w:rPr>
        <w:t>z dnia………………</w:t>
      </w:r>
    </w:p>
    <w:p w:rsidRPr="002E23FA" w:rsidR="007630A8" w:rsidP="33A3A578" w:rsidRDefault="00326689" w14:paraId="0C4F38C4" w14:textId="15D35121">
      <w:pPr>
        <w:pStyle w:val="Default"/>
        <w:jc w:val="center"/>
        <w:rPr>
          <w:color w:val="auto"/>
          <w:sz w:val="20"/>
          <w:szCs w:val="20"/>
        </w:rPr>
      </w:pPr>
      <w:r w:rsidRPr="33A3A578" w:rsidR="19DD2A08">
        <w:rPr>
          <w:color w:val="auto"/>
          <w:sz w:val="20"/>
          <w:szCs w:val="20"/>
        </w:rPr>
        <w:t>miesiąc</w:t>
      </w:r>
      <w:r w:rsidRPr="33A3A578" w:rsidR="007630A8">
        <w:rPr>
          <w:color w:val="auto"/>
          <w:sz w:val="20"/>
          <w:szCs w:val="20"/>
        </w:rPr>
        <w:t>…</w:t>
      </w:r>
      <w:r w:rsidRPr="33A3A578" w:rsidR="007630A8">
        <w:rPr>
          <w:color w:val="auto"/>
          <w:sz w:val="20"/>
          <w:szCs w:val="20"/>
        </w:rPr>
        <w:t>…….</w:t>
      </w:r>
      <w:r w:rsidRPr="33A3A578" w:rsidR="007630A8">
        <w:rPr>
          <w:color w:val="auto"/>
          <w:sz w:val="20"/>
          <w:szCs w:val="20"/>
        </w:rPr>
        <w:t>. rok……….</w:t>
      </w:r>
    </w:p>
    <w:p w:rsidRPr="002E23FA" w:rsidR="00717745" w:rsidP="00717745" w:rsidRDefault="00717745" w14:paraId="0C4F38C5" w14:textId="77777777">
      <w:pPr>
        <w:pStyle w:val="Default"/>
        <w:jc w:val="center"/>
        <w:rPr>
          <w:bCs/>
          <w:color w:val="auto"/>
          <w:sz w:val="20"/>
          <w:szCs w:val="20"/>
        </w:rPr>
      </w:pPr>
    </w:p>
    <w:p w:rsidRPr="002E23FA" w:rsidR="00717745" w:rsidP="00717745" w:rsidRDefault="00717745" w14:paraId="0C4F38C6" w14:textId="77777777">
      <w:pPr>
        <w:pStyle w:val="Default"/>
        <w:jc w:val="center"/>
        <w:rPr>
          <w:color w:val="auto"/>
          <w:sz w:val="20"/>
          <w:szCs w:val="20"/>
        </w:rPr>
      </w:pPr>
    </w:p>
    <w:p w:rsidRPr="002E23FA" w:rsidR="00DC74BE" w:rsidP="00DC74BE" w:rsidRDefault="00DD0FC0" w14:paraId="0C4F38C7" w14:textId="678A6BEB">
      <w:pPr>
        <w:snapToGri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E23FA">
        <w:rPr>
          <w:rFonts w:ascii="Arial" w:hAnsi="Arial" w:cs="Arial"/>
          <w:b/>
          <w:sz w:val="20"/>
          <w:szCs w:val="20"/>
        </w:rPr>
        <w:t xml:space="preserve">Nazwa zadania: </w:t>
      </w:r>
      <w:r w:rsidRPr="002E23FA" w:rsidR="00DC74BE">
        <w:rPr>
          <w:rFonts w:ascii="Arial" w:hAnsi="Arial" w:cs="Arial"/>
          <w:b/>
          <w:sz w:val="20"/>
          <w:szCs w:val="20"/>
        </w:rPr>
        <w:t>„</w:t>
      </w:r>
      <w:r w:rsidRPr="006058E4" w:rsidR="00336E23">
        <w:rPr>
          <w:rFonts w:ascii="Arial" w:hAnsi="Arial" w:cs="Arial"/>
          <w:b/>
          <w:sz w:val="20"/>
        </w:rPr>
        <w:t>B</w:t>
      </w:r>
      <w:r w:rsidRPr="006058E4" w:rsidR="00336E23">
        <w:rPr>
          <w:rFonts w:ascii="Arial" w:hAnsi="Arial" w:cs="Arial"/>
          <w:b/>
          <w:bCs/>
          <w:sz w:val="20"/>
        </w:rPr>
        <w:t>udowa kompleksu sportowego Orlik 2025 w Żernikach Wrocławskich.</w:t>
      </w:r>
    </w:p>
    <w:p w:rsidRPr="002E23FA" w:rsidR="00CF5097" w:rsidP="00717745" w:rsidRDefault="00CF5097" w14:paraId="0C4F38CA" w14:textId="62DFBAC1">
      <w:pPr>
        <w:pStyle w:val="Default"/>
        <w:jc w:val="center"/>
        <w:rPr>
          <w:noProof/>
          <w:color w:val="auto"/>
          <w:sz w:val="20"/>
          <w:szCs w:val="20"/>
          <w:lang w:eastAsia="pl-PL"/>
        </w:rPr>
      </w:pPr>
    </w:p>
    <w:p w:rsidRPr="002E23FA" w:rsidR="00CF5097" w:rsidP="00717745" w:rsidRDefault="00CF5097" w14:paraId="0C4F38CB" w14:textId="77777777">
      <w:pPr>
        <w:pStyle w:val="Default"/>
        <w:jc w:val="center"/>
        <w:rPr>
          <w:noProof/>
          <w:color w:val="auto"/>
          <w:sz w:val="20"/>
          <w:szCs w:val="20"/>
          <w:lang w:eastAsia="pl-PL"/>
        </w:rPr>
      </w:pPr>
    </w:p>
    <w:tbl>
      <w:tblPr>
        <w:tblStyle w:val="Tabela-Siatka"/>
        <w:tblW w:w="9106" w:type="dxa"/>
        <w:tblLook w:val="04A0" w:firstRow="1" w:lastRow="0" w:firstColumn="1" w:lastColumn="0" w:noHBand="0" w:noVBand="1"/>
      </w:tblPr>
      <w:tblGrid>
        <w:gridCol w:w="9106"/>
      </w:tblGrid>
      <w:tr w:rsidRPr="002E23FA" w:rsidR="00CF5097" w:rsidTr="007431E3" w14:paraId="0C4F38DD" w14:textId="77777777">
        <w:trPr>
          <w:trHeight w:val="7848"/>
        </w:trPr>
        <w:tc>
          <w:tcPr>
            <w:tcW w:w="9106" w:type="dxa"/>
          </w:tcPr>
          <w:p w:rsidRPr="002E23FA" w:rsidR="00CF5097" w:rsidP="00717745" w:rsidRDefault="00CF5097" w14:paraId="0C4F38CC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</w:p>
          <w:p w:rsidRPr="002E23FA" w:rsidR="00CF5097" w:rsidP="00717745" w:rsidRDefault="00CF5097" w14:paraId="0C4F38CD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</w:p>
          <w:p w:rsidRPr="002E23FA" w:rsidR="00CF5097" w:rsidP="00717745" w:rsidRDefault="00CF5097" w14:paraId="0C4F38CE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</w:p>
          <w:p w:rsidRPr="002E23FA" w:rsidR="00CF5097" w:rsidP="00717745" w:rsidRDefault="00CF5097" w14:paraId="0C4F38CF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</w:p>
          <w:p w:rsidRPr="002E23FA" w:rsidR="00CF5097" w:rsidP="00717745" w:rsidRDefault="00CF5097" w14:paraId="0C4F38D0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</w:p>
          <w:p w:rsidRPr="002E23FA" w:rsidR="00CF5097" w:rsidP="00717745" w:rsidRDefault="00CF5097" w14:paraId="0C4F38D1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</w:p>
          <w:p w:rsidRPr="002E23FA" w:rsidR="00CF5097" w:rsidP="00717745" w:rsidRDefault="00CF5097" w14:paraId="0C4F38D2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</w:p>
          <w:p w:rsidR="00CF5097" w:rsidP="00717745" w:rsidRDefault="00CF5097" w14:paraId="0C4F38D3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</w:p>
          <w:p w:rsidR="007431E3" w:rsidP="00717745" w:rsidRDefault="007431E3" w14:paraId="0C4F38D4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</w:p>
          <w:p w:rsidR="007431E3" w:rsidP="00717745" w:rsidRDefault="007431E3" w14:paraId="0C4F38D5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</w:p>
          <w:p w:rsidR="007431E3" w:rsidP="00717745" w:rsidRDefault="007431E3" w14:paraId="0C4F38D6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</w:p>
          <w:p w:rsidR="007431E3" w:rsidP="00717745" w:rsidRDefault="007431E3" w14:paraId="0C4F38D7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</w:p>
          <w:p w:rsidR="007431E3" w:rsidP="00717745" w:rsidRDefault="007431E3" w14:paraId="0C4F38D8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</w:p>
          <w:p w:rsidRPr="002E23FA" w:rsidR="007431E3" w:rsidP="00717745" w:rsidRDefault="007431E3" w14:paraId="0C4F38D9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</w:p>
          <w:p w:rsidRPr="002E23FA" w:rsidR="00CF5097" w:rsidP="00717745" w:rsidRDefault="00CF5097" w14:paraId="0C4F38DA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</w:p>
          <w:p w:rsidRPr="002E23FA" w:rsidR="00CF5097" w:rsidP="00717745" w:rsidRDefault="00CF5097" w14:paraId="0C4F38DB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</w:p>
          <w:p w:rsidRPr="002E23FA" w:rsidR="00CF5097" w:rsidP="00717745" w:rsidRDefault="00CF5097" w14:paraId="0C4F38DC" w14:textId="77777777">
            <w:pPr>
              <w:pStyle w:val="Default"/>
              <w:jc w:val="center"/>
              <w:rPr>
                <w:noProof/>
                <w:color w:val="auto"/>
                <w:sz w:val="20"/>
                <w:szCs w:val="20"/>
                <w:lang w:eastAsia="pl-PL"/>
              </w:rPr>
            </w:pPr>
            <w:r w:rsidRPr="002E23FA">
              <w:rPr>
                <w:noProof/>
                <w:color w:val="auto"/>
                <w:sz w:val="20"/>
                <w:szCs w:val="20"/>
                <w:lang w:eastAsia="pl-PL"/>
              </w:rPr>
              <w:t>Zdjęcie/wizualizacja projektowanego budynku</w:t>
            </w:r>
          </w:p>
        </w:tc>
      </w:tr>
    </w:tbl>
    <w:p w:rsidRPr="002E23FA" w:rsidR="00CF5097" w:rsidP="00F52857" w:rsidRDefault="00CF5097" w14:paraId="0C4F38DE" w14:textId="77777777">
      <w:pPr>
        <w:pStyle w:val="Default"/>
        <w:rPr>
          <w:color w:val="auto"/>
          <w:sz w:val="20"/>
          <w:szCs w:val="20"/>
        </w:rPr>
      </w:pPr>
    </w:p>
    <w:p w:rsidRPr="002E23FA" w:rsidR="00CF5097" w:rsidP="00F52857" w:rsidRDefault="00CF5097" w14:paraId="0C4F38DF" w14:textId="77777777">
      <w:pPr>
        <w:pStyle w:val="Default"/>
        <w:rPr>
          <w:color w:val="auto"/>
          <w:sz w:val="20"/>
          <w:szCs w:val="20"/>
        </w:rPr>
      </w:pPr>
    </w:p>
    <w:p w:rsidRPr="002E23FA" w:rsidR="00CF5097" w:rsidP="00F52857" w:rsidRDefault="00CF5097" w14:paraId="0C4F38E0" w14:textId="77777777">
      <w:pPr>
        <w:pStyle w:val="Default"/>
        <w:rPr>
          <w:color w:val="auto"/>
          <w:sz w:val="20"/>
          <w:szCs w:val="20"/>
        </w:rPr>
      </w:pPr>
    </w:p>
    <w:p w:rsidRPr="002E23FA" w:rsidR="00CF5097" w:rsidP="00F52857" w:rsidRDefault="00CF5097" w14:paraId="0C4F38E1" w14:textId="77777777">
      <w:pPr>
        <w:pStyle w:val="Default"/>
        <w:rPr>
          <w:color w:val="auto"/>
          <w:sz w:val="20"/>
          <w:szCs w:val="20"/>
        </w:rPr>
      </w:pPr>
    </w:p>
    <w:p w:rsidRPr="002E23FA" w:rsidR="00CF5097" w:rsidP="00F52857" w:rsidRDefault="00CF5097" w14:paraId="0C4F38E2" w14:textId="77777777">
      <w:pPr>
        <w:pStyle w:val="Default"/>
        <w:rPr>
          <w:color w:val="auto"/>
          <w:sz w:val="20"/>
          <w:szCs w:val="20"/>
        </w:rPr>
      </w:pPr>
    </w:p>
    <w:p w:rsidRPr="002E23FA" w:rsidR="00CF5097" w:rsidP="00F52857" w:rsidRDefault="00CF5097" w14:paraId="0C4F38E3" w14:textId="77777777">
      <w:pPr>
        <w:pStyle w:val="Default"/>
        <w:rPr>
          <w:color w:val="auto"/>
          <w:sz w:val="20"/>
          <w:szCs w:val="20"/>
        </w:rPr>
      </w:pPr>
    </w:p>
    <w:p w:rsidRPr="002E23FA" w:rsidR="00717745" w:rsidP="00F52857" w:rsidRDefault="00F52857" w14:paraId="0C4F38E4" w14:textId="77777777">
      <w:pPr>
        <w:pStyle w:val="Default"/>
        <w:rPr>
          <w:color w:val="auto"/>
          <w:sz w:val="20"/>
          <w:szCs w:val="20"/>
        </w:rPr>
      </w:pPr>
      <w:r w:rsidRPr="002E23FA">
        <w:rPr>
          <w:color w:val="auto"/>
          <w:sz w:val="20"/>
          <w:szCs w:val="20"/>
        </w:rPr>
        <w:t>Inwestor: Gmina Siechnice</w:t>
      </w:r>
      <w:r w:rsidRPr="002E23FA">
        <w:rPr>
          <w:color w:val="auto"/>
          <w:sz w:val="20"/>
          <w:szCs w:val="20"/>
        </w:rPr>
        <w:br/>
      </w:r>
    </w:p>
    <w:p w:rsidRPr="002E23FA" w:rsidR="00F52857" w:rsidP="00F52857" w:rsidRDefault="00F52857" w14:paraId="0C4F38E5" w14:textId="60F4819A">
      <w:pPr>
        <w:pStyle w:val="Default"/>
        <w:rPr>
          <w:color w:val="auto"/>
          <w:sz w:val="20"/>
          <w:szCs w:val="20"/>
        </w:rPr>
      </w:pPr>
      <w:r w:rsidRPr="30EC3B63" w:rsidR="00F52857">
        <w:rPr>
          <w:color w:val="auto"/>
          <w:sz w:val="20"/>
          <w:szCs w:val="20"/>
        </w:rPr>
        <w:t>Wykonawca:</w:t>
      </w:r>
      <w:r w:rsidRPr="30EC3B63" w:rsidR="59CA32F0">
        <w:rPr>
          <w:color w:val="auto"/>
          <w:sz w:val="20"/>
          <w:szCs w:val="20"/>
        </w:rPr>
        <w:t xml:space="preserve"> </w:t>
      </w:r>
      <w:r w:rsidRPr="30EC3B63" w:rsidR="00F52857">
        <w:rPr>
          <w:color w:val="auto"/>
          <w:sz w:val="20"/>
          <w:szCs w:val="20"/>
        </w:rPr>
        <w:t>…</w:t>
      </w:r>
      <w:r w:rsidRPr="30EC3B63" w:rsidR="00F52857">
        <w:rPr>
          <w:color w:val="auto"/>
          <w:sz w:val="20"/>
          <w:szCs w:val="20"/>
        </w:rPr>
        <w:t>…………</w:t>
      </w:r>
      <w:r w:rsidRPr="30EC3B63" w:rsidR="00F52857">
        <w:rPr>
          <w:color w:val="auto"/>
          <w:sz w:val="20"/>
          <w:szCs w:val="20"/>
        </w:rPr>
        <w:t>…….</w:t>
      </w:r>
      <w:r w:rsidRPr="30EC3B63" w:rsidR="00F52857">
        <w:rPr>
          <w:color w:val="auto"/>
          <w:sz w:val="20"/>
          <w:szCs w:val="20"/>
        </w:rPr>
        <w:t>.</w:t>
      </w:r>
      <w:r>
        <w:br/>
      </w:r>
    </w:p>
    <w:p w:rsidRPr="008D363A" w:rsidR="00CF5097" w:rsidP="008D363A" w:rsidRDefault="00F52857" w14:paraId="0C4F38E6" w14:textId="66EAEC72">
      <w:pPr>
        <w:pStyle w:val="Default"/>
        <w:rPr>
          <w:color w:val="auto"/>
          <w:sz w:val="20"/>
          <w:szCs w:val="20"/>
        </w:rPr>
      </w:pPr>
      <w:r w:rsidRPr="30EC3B63" w:rsidR="00F52857">
        <w:rPr>
          <w:color w:val="auto"/>
          <w:sz w:val="20"/>
          <w:szCs w:val="20"/>
        </w:rPr>
        <w:t xml:space="preserve">Inspektor Nadzoru </w:t>
      </w:r>
      <w:r w:rsidRPr="30EC3B63" w:rsidR="00F52857">
        <w:rPr>
          <w:color w:val="auto"/>
          <w:sz w:val="20"/>
          <w:szCs w:val="20"/>
        </w:rPr>
        <w:t>Inwestorskiego:</w:t>
      </w:r>
      <w:r w:rsidRPr="30EC3B63" w:rsidR="3D7C837B">
        <w:rPr>
          <w:color w:val="auto"/>
          <w:sz w:val="20"/>
          <w:szCs w:val="20"/>
        </w:rPr>
        <w:t xml:space="preserve"> </w:t>
      </w:r>
      <w:r w:rsidRPr="30EC3B63" w:rsidR="00F52857">
        <w:rPr>
          <w:color w:val="auto"/>
          <w:sz w:val="20"/>
          <w:szCs w:val="20"/>
        </w:rPr>
        <w:t>…</w:t>
      </w:r>
      <w:r w:rsidRPr="30EC3B63" w:rsidR="00F52857">
        <w:rPr>
          <w:color w:val="auto"/>
          <w:sz w:val="20"/>
          <w:szCs w:val="20"/>
        </w:rPr>
        <w:t>………….</w:t>
      </w:r>
    </w:p>
    <w:p w:rsidRPr="002E23FA" w:rsidR="00CF5097" w:rsidP="007431E3" w:rsidRDefault="007630A8" w14:paraId="0C4F38E7" w14:textId="77777777">
      <w:pPr>
        <w:pStyle w:val="Nagwek1"/>
        <w:numPr>
          <w:ilvl w:val="0"/>
          <w:numId w:val="17"/>
        </w:numPr>
        <w:spacing w:after="24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E23FA">
        <w:rPr>
          <w:rFonts w:ascii="Arial" w:hAnsi="Arial" w:cs="Arial"/>
          <w:b/>
          <w:color w:val="auto"/>
          <w:sz w:val="20"/>
          <w:szCs w:val="20"/>
        </w:rPr>
        <w:lastRenderedPageBreak/>
        <w:t xml:space="preserve">Dane ogólne </w:t>
      </w:r>
      <w:r w:rsidRPr="002E23FA" w:rsidR="002C5B4A">
        <w:rPr>
          <w:rFonts w:ascii="Arial" w:hAnsi="Arial" w:cs="Arial"/>
          <w:b/>
          <w:color w:val="auto"/>
          <w:sz w:val="20"/>
          <w:szCs w:val="20"/>
        </w:rPr>
        <w:t>inwestycji</w:t>
      </w:r>
    </w:p>
    <w:p w:rsidRPr="002E23FA" w:rsidR="00CF5097" w:rsidP="007431E3" w:rsidRDefault="00CF5097" w14:paraId="0C4F38E8" w14:textId="70BE9120">
      <w:pPr>
        <w:pStyle w:val="Default"/>
        <w:ind w:left="720"/>
        <w:jc w:val="both"/>
        <w:rPr>
          <w:b/>
          <w:color w:val="auto"/>
          <w:sz w:val="20"/>
          <w:szCs w:val="20"/>
        </w:rPr>
      </w:pPr>
      <w:r w:rsidRPr="002E23FA">
        <w:rPr>
          <w:b/>
          <w:sz w:val="20"/>
          <w:szCs w:val="20"/>
        </w:rPr>
        <w:t>Nazwa zadania: „</w:t>
      </w:r>
      <w:r w:rsidRPr="006058E4" w:rsidR="00E21126">
        <w:rPr>
          <w:b/>
          <w:sz w:val="20"/>
        </w:rPr>
        <w:t>B</w:t>
      </w:r>
      <w:r w:rsidRPr="006058E4" w:rsidR="00E21126">
        <w:rPr>
          <w:b/>
          <w:bCs/>
          <w:sz w:val="20"/>
        </w:rPr>
        <w:t>udowa kompleksu sportowego Orlik 2025 w Żernikach Wrocławskich</w:t>
      </w:r>
      <w:r w:rsidRPr="002E23FA">
        <w:rPr>
          <w:b/>
          <w:sz w:val="20"/>
          <w:szCs w:val="20"/>
        </w:rPr>
        <w:t xml:space="preserve">” </w:t>
      </w:r>
    </w:p>
    <w:p w:rsidRPr="002E23FA" w:rsidR="00DD0FC0" w:rsidP="30EC3B63" w:rsidRDefault="00DD0FC0" w14:paraId="0C4F392C" w14:textId="16E98A4D">
      <w:pPr>
        <w:pStyle w:val="Akapitzlist"/>
        <w:spacing w:before="28" w:after="28" w:line="276" w:lineRule="auto"/>
        <w:jc w:val="both"/>
        <w:rPr>
          <w:rFonts w:ascii="Arial" w:hAnsi="Arial" w:cs="Arial"/>
          <w:sz w:val="20"/>
          <w:szCs w:val="20"/>
        </w:rPr>
      </w:pPr>
      <w:r w:rsidRPr="30EC3B63" w:rsidR="0049409C">
        <w:rPr>
          <w:rFonts w:ascii="Arial" w:hAnsi="Arial" w:cs="Arial"/>
          <w:sz w:val="20"/>
          <w:szCs w:val="20"/>
        </w:rPr>
        <w:t>W</w:t>
      </w:r>
      <w:r w:rsidRPr="30EC3B63" w:rsidR="004777AB">
        <w:rPr>
          <w:rFonts w:ascii="Arial" w:hAnsi="Arial" w:cs="Arial"/>
          <w:sz w:val="20"/>
          <w:szCs w:val="20"/>
        </w:rPr>
        <w:t xml:space="preserve">ykonanie kompleksu sportowego Orlik, składającego się z boiska piłkarskiego, boiska wielofunkcyjnego, bieżni lekkoatletycznej oraz </w:t>
      </w:r>
      <w:r w:rsidRPr="30EC3B63" w:rsidR="004777AB">
        <w:rPr>
          <w:rFonts w:ascii="Arial" w:hAnsi="Arial" w:cs="Arial"/>
          <w:sz w:val="20"/>
          <w:szCs w:val="20"/>
        </w:rPr>
        <w:t>przebudowa placu</w:t>
      </w:r>
      <w:r w:rsidRPr="30EC3B63" w:rsidR="004777AB">
        <w:rPr>
          <w:rFonts w:ascii="Arial" w:hAnsi="Arial" w:cs="Arial"/>
          <w:sz w:val="20"/>
          <w:szCs w:val="20"/>
        </w:rPr>
        <w:t xml:space="preserve"> zabaw, adaptacja pomieszczeń zaplecza sanitarno-szatniowego w obrębie budynku szkoły, oświetlenie terenu wraz</w:t>
      </w:r>
      <w:r w:rsidRPr="30EC3B63" w:rsidR="0049409C">
        <w:rPr>
          <w:rFonts w:ascii="Arial" w:hAnsi="Arial" w:cs="Arial"/>
          <w:sz w:val="20"/>
          <w:szCs w:val="20"/>
        </w:rPr>
        <w:t xml:space="preserve"> </w:t>
      </w:r>
      <w:r w:rsidRPr="30EC3B63" w:rsidR="004777AB">
        <w:rPr>
          <w:rFonts w:ascii="Arial" w:hAnsi="Arial" w:cs="Arial"/>
          <w:sz w:val="20"/>
          <w:szCs w:val="20"/>
        </w:rPr>
        <w:t>z zagospodarowaniem terenu i niezbędną infrastrukturą techniczną przy</w:t>
      </w:r>
      <w:r w:rsidRPr="30EC3B63" w:rsidR="0049409C">
        <w:rPr>
          <w:rFonts w:ascii="Arial" w:hAnsi="Arial" w:cs="Arial"/>
          <w:sz w:val="20"/>
          <w:szCs w:val="20"/>
        </w:rPr>
        <w:t xml:space="preserve"> </w:t>
      </w:r>
      <w:r w:rsidRPr="30EC3B63" w:rsidR="004777AB">
        <w:rPr>
          <w:rFonts w:ascii="Arial" w:hAnsi="Arial" w:cs="Arial"/>
          <w:sz w:val="20"/>
          <w:szCs w:val="20"/>
        </w:rPr>
        <w:t xml:space="preserve">ul. Kolejowej 7A w miejscowości Żerniki Wrocławskie dz. nr 209/2 AM-1, obręb Żerniki Wrocławskie, Gmina Siechnice, </w:t>
      </w:r>
      <w:r w:rsidRPr="30EC3B63" w:rsidR="004777AB">
        <w:rPr>
          <w:rFonts w:ascii="Arial" w:hAnsi="Arial" w:cs="Arial"/>
          <w:color w:val="000000" w:themeColor="text1" w:themeTint="FF" w:themeShade="FF"/>
          <w:sz w:val="20"/>
          <w:szCs w:val="20"/>
        </w:rPr>
        <w:t>nr identyfikacyjny 022308_5.0021.209/2.</w:t>
      </w:r>
    </w:p>
    <w:p w:rsidR="00054CDE" w:rsidP="30EC3B63" w:rsidRDefault="00054CDE" w14:paraId="43E300A7" w14:textId="1A5BABE0">
      <w:pPr>
        <w:pStyle w:val="Nagwek1"/>
        <w:spacing w:after="240"/>
        <w:ind w:left="709" w:hanging="283"/>
        <w:jc w:val="both"/>
        <w:rPr>
          <w:b w:val="1"/>
          <w:bCs w:val="1"/>
          <w:color w:val="auto"/>
          <w:sz w:val="20"/>
          <w:szCs w:val="20"/>
        </w:rPr>
      </w:pPr>
      <w:r w:rsidRPr="30EC3B63" w:rsidR="00054CDE">
        <w:rPr>
          <w:rFonts w:ascii="Arial" w:hAnsi="Arial" w:cs="Arial"/>
          <w:b w:val="1"/>
          <w:bCs w:val="1"/>
          <w:color w:val="auto"/>
          <w:sz w:val="20"/>
          <w:szCs w:val="20"/>
        </w:rPr>
        <w:t>2</w:t>
      </w:r>
      <w:r w:rsidRPr="30EC3B63" w:rsidR="002E23FA">
        <w:rPr>
          <w:rFonts w:ascii="Arial" w:hAnsi="Arial" w:cs="Arial"/>
          <w:b w:val="1"/>
          <w:bCs w:val="1"/>
          <w:color w:val="auto"/>
          <w:sz w:val="20"/>
          <w:szCs w:val="20"/>
        </w:rPr>
        <w:t xml:space="preserve">. </w:t>
      </w:r>
      <w:r w:rsidRPr="30EC3B63" w:rsidR="39D5BDF1">
        <w:rPr>
          <w:rFonts w:ascii="Arial" w:hAnsi="Arial" w:cs="Arial"/>
          <w:b w:val="1"/>
          <w:bCs w:val="1"/>
          <w:color w:val="auto"/>
          <w:sz w:val="20"/>
          <w:szCs w:val="20"/>
        </w:rPr>
        <w:t>Analiza harmonogramu</w:t>
      </w:r>
      <w:r w:rsidRPr="30EC3B63" w:rsidR="2B46B38F">
        <w:rPr>
          <w:rFonts w:ascii="Arial" w:hAnsi="Arial" w:cs="Arial"/>
          <w:b w:val="1"/>
          <w:bCs w:val="1"/>
          <w:color w:val="auto"/>
          <w:sz w:val="20"/>
          <w:szCs w:val="20"/>
        </w:rPr>
        <w:t xml:space="preserve"> - o</w:t>
      </w:r>
      <w:r w:rsidRPr="30EC3B63" w:rsidR="00696807">
        <w:rPr>
          <w:rFonts w:ascii="Arial" w:hAnsi="Arial" w:eastAsia="Arial" w:cs="Arial"/>
          <w:b w:val="1"/>
          <w:bCs w:val="1"/>
          <w:i w:val="0"/>
          <w:iCs w:val="0"/>
          <w:color w:val="auto"/>
          <w:sz w:val="20"/>
          <w:szCs w:val="20"/>
        </w:rPr>
        <w:t>późnienia w realizacji prac</w:t>
      </w:r>
      <w:r w:rsidRPr="30EC3B63" w:rsidR="59EE6655">
        <w:rPr>
          <w:rFonts w:ascii="Arial" w:hAnsi="Arial" w:eastAsia="Arial" w:cs="Arial"/>
          <w:b w:val="1"/>
          <w:bCs w:val="1"/>
          <w:i w:val="0"/>
          <w:iCs w:val="0"/>
          <w:color w:val="auto"/>
          <w:sz w:val="20"/>
          <w:szCs w:val="20"/>
        </w:rPr>
        <w:t xml:space="preserve"> wraz z opinią Nadzoru Inwestorskiego</w:t>
      </w:r>
    </w:p>
    <w:p w:rsidRPr="008D363A" w:rsidR="00164341" w:rsidP="30EC3B63" w:rsidRDefault="00164341" w14:paraId="0C4F399C" w14:textId="7F1D77E1">
      <w:pPr>
        <w:pStyle w:val="Default"/>
        <w:ind w:left="720"/>
        <w:jc w:val="both"/>
        <w:rPr>
          <w:color w:val="auto"/>
          <w:sz w:val="20"/>
          <w:szCs w:val="20"/>
        </w:rPr>
      </w:pPr>
      <w:r w:rsidRPr="30EC3B63" w:rsidR="59EE6655">
        <w:rPr>
          <w:color w:val="auto"/>
          <w:sz w:val="20"/>
          <w:szCs w:val="20"/>
        </w:rPr>
        <w:t>1)</w:t>
      </w:r>
      <w:r w:rsidRPr="30EC3B63" w:rsidR="00164341">
        <w:rPr>
          <w:color w:val="auto"/>
          <w:sz w:val="20"/>
          <w:szCs w:val="20"/>
        </w:rPr>
        <w:t>………………………………</w:t>
      </w:r>
      <w:r w:rsidRPr="30EC3B63" w:rsidR="00CF5097">
        <w:rPr>
          <w:color w:val="auto"/>
          <w:sz w:val="20"/>
          <w:szCs w:val="20"/>
        </w:rPr>
        <w:t>…</w:t>
      </w:r>
      <w:r w:rsidRPr="30EC3B63" w:rsidR="1DC99506">
        <w:rPr>
          <w:color w:val="auto"/>
          <w:sz w:val="20"/>
          <w:szCs w:val="20"/>
        </w:rPr>
        <w:t>........</w:t>
      </w:r>
      <w:r w:rsidRPr="30EC3B63" w:rsidR="00CF5097">
        <w:rPr>
          <w:color w:val="auto"/>
          <w:sz w:val="20"/>
          <w:szCs w:val="20"/>
        </w:rPr>
        <w:t>.</w:t>
      </w:r>
    </w:p>
    <w:p w:rsidR="33A3A578" w:rsidP="30EC3B63" w:rsidRDefault="33A3A578" w14:paraId="7AD6645D" w14:textId="3395DDB5">
      <w:pPr>
        <w:pStyle w:val="Default"/>
        <w:ind w:left="720"/>
        <w:jc w:val="both"/>
        <w:rPr>
          <w:color w:val="auto"/>
          <w:sz w:val="20"/>
          <w:szCs w:val="20"/>
        </w:rPr>
      </w:pPr>
      <w:r w:rsidRPr="30EC3B63" w:rsidR="02EE4E56">
        <w:rPr>
          <w:color w:val="auto"/>
          <w:sz w:val="20"/>
          <w:szCs w:val="20"/>
        </w:rPr>
        <w:t>2)........................................................</w:t>
      </w:r>
    </w:p>
    <w:bookmarkStart w:name="OLE_LINK6" w:id="0"/>
    <w:bookmarkEnd w:id="0"/>
    <w:p w:rsidR="00164341" w:rsidP="00EC2987" w:rsidRDefault="00EC2987" w14:paraId="0C4F39A6" w14:textId="1D8D85F0">
      <w:pPr>
        <w:pStyle w:val="Nagwek1"/>
        <w:spacing w:after="240"/>
        <w:ind w:left="851" w:hanging="425"/>
        <w:jc w:val="both"/>
        <w:rPr>
          <w:rFonts w:ascii="Arial" w:hAnsi="Arial" w:cs="Arial"/>
          <w:b w:val="1"/>
          <w:bCs w:val="1"/>
          <w:color w:val="auto"/>
          <w:sz w:val="20"/>
          <w:szCs w:val="20"/>
        </w:rPr>
      </w:pPr>
      <w:r w:rsidRPr="30EC3B63" w:rsidR="02EE4E56">
        <w:rPr>
          <w:rFonts w:ascii="Arial" w:hAnsi="Arial" w:cs="Arial"/>
          <w:b w:val="1"/>
          <w:bCs w:val="1"/>
          <w:color w:val="auto"/>
          <w:sz w:val="20"/>
          <w:szCs w:val="20"/>
        </w:rPr>
        <w:t>3</w:t>
      </w:r>
      <w:r w:rsidRPr="30EC3B63" w:rsidR="00EC2987">
        <w:rPr>
          <w:rFonts w:ascii="Arial" w:hAnsi="Arial" w:cs="Arial"/>
          <w:b w:val="1"/>
          <w:bCs w:val="1"/>
          <w:color w:val="auto"/>
          <w:sz w:val="20"/>
          <w:szCs w:val="20"/>
        </w:rPr>
        <w:t xml:space="preserve">. </w:t>
      </w:r>
      <w:r w:rsidRPr="30EC3B63" w:rsidR="7B106045">
        <w:rPr>
          <w:rFonts w:ascii="Arial" w:hAnsi="Arial" w:cs="Arial"/>
          <w:b w:val="1"/>
          <w:bCs w:val="1"/>
          <w:color w:val="auto"/>
          <w:sz w:val="20"/>
          <w:szCs w:val="20"/>
        </w:rPr>
        <w:t>Z</w:t>
      </w:r>
      <w:r w:rsidRPr="30EC3B63" w:rsidR="00EC2987">
        <w:rPr>
          <w:rFonts w:ascii="Arial" w:hAnsi="Arial" w:cs="Arial"/>
          <w:b w:val="1"/>
          <w:bCs w:val="1"/>
          <w:color w:val="auto"/>
          <w:sz w:val="20"/>
          <w:szCs w:val="20"/>
        </w:rPr>
        <w:t>agrożenia/ryzyka</w:t>
      </w:r>
      <w:r w:rsidRPr="30EC3B63" w:rsidR="0A02BB2F">
        <w:rPr>
          <w:rFonts w:ascii="Arial" w:hAnsi="Arial" w:cs="Arial"/>
          <w:b w:val="1"/>
          <w:bCs w:val="1"/>
          <w:color w:val="auto"/>
          <w:sz w:val="20"/>
          <w:szCs w:val="20"/>
        </w:rPr>
        <w:t xml:space="preserve"> zidentyfikowane przez Nadzór Inwestorski</w:t>
      </w:r>
    </w:p>
    <w:p w:rsidRPr="002E23FA" w:rsidR="00054CDE" w:rsidP="00054CDE" w:rsidRDefault="00054CDE" w14:paraId="30098785" w14:textId="382E55F2">
      <w:pPr>
        <w:pStyle w:val="Default"/>
        <w:ind w:left="720"/>
        <w:jc w:val="both"/>
        <w:rPr>
          <w:color w:val="auto"/>
          <w:sz w:val="20"/>
          <w:szCs w:val="20"/>
        </w:rPr>
      </w:pPr>
      <w:r w:rsidRPr="30EC3B63" w:rsidR="786C8EB7">
        <w:rPr>
          <w:color w:val="auto"/>
          <w:sz w:val="20"/>
          <w:szCs w:val="20"/>
        </w:rPr>
        <w:t>1</w:t>
      </w:r>
      <w:r w:rsidRPr="30EC3B63" w:rsidR="00054CDE">
        <w:rPr>
          <w:color w:val="auto"/>
          <w:sz w:val="20"/>
          <w:szCs w:val="20"/>
        </w:rPr>
        <w:t>) ………………………</w:t>
      </w:r>
      <w:r w:rsidRPr="30EC3B63" w:rsidR="700739A8">
        <w:rPr>
          <w:color w:val="auto"/>
          <w:sz w:val="20"/>
          <w:szCs w:val="20"/>
        </w:rPr>
        <w:t>......................</w:t>
      </w:r>
    </w:p>
    <w:p w:rsidRPr="00054CDE" w:rsidR="00054CDE" w:rsidP="30EC3B63" w:rsidRDefault="00054CDE" w14:paraId="5F8C9A55" w14:textId="32FAE4AC">
      <w:pPr>
        <w:pStyle w:val="Default"/>
        <w:ind w:left="720"/>
        <w:jc w:val="both"/>
        <w:rPr>
          <w:color w:val="auto"/>
          <w:sz w:val="20"/>
          <w:szCs w:val="20"/>
        </w:rPr>
      </w:pPr>
      <w:r w:rsidRPr="30EC3B63" w:rsidR="26A85AD0">
        <w:rPr>
          <w:color w:val="auto"/>
          <w:sz w:val="20"/>
          <w:szCs w:val="20"/>
        </w:rPr>
        <w:t>2</w:t>
      </w:r>
      <w:r w:rsidRPr="30EC3B63" w:rsidR="00054CDE">
        <w:rPr>
          <w:color w:val="auto"/>
          <w:sz w:val="20"/>
          <w:szCs w:val="20"/>
        </w:rPr>
        <w:t>) ………………………</w:t>
      </w:r>
      <w:r w:rsidRPr="30EC3B63" w:rsidR="18D6A5C2">
        <w:rPr>
          <w:color w:val="auto"/>
          <w:sz w:val="20"/>
          <w:szCs w:val="20"/>
        </w:rPr>
        <w:t>......................</w:t>
      </w:r>
    </w:p>
    <w:p w:rsidRPr="002E23FA" w:rsidR="00D1290B" w:rsidP="008D363A" w:rsidRDefault="00D1290B" w14:paraId="0C4F39A7" w14:textId="77777777">
      <w:pPr>
        <w:pStyle w:val="Default"/>
        <w:rPr>
          <w:b w:val="0"/>
          <w:bCs w:val="0"/>
          <w:color w:val="auto"/>
          <w:sz w:val="20"/>
          <w:szCs w:val="20"/>
        </w:rPr>
      </w:pPr>
    </w:p>
    <w:p w:rsidR="30EC3B63" w:rsidP="30EC3B63" w:rsidRDefault="30EC3B63" w14:paraId="3580D312" w14:textId="389D9DC4">
      <w:pPr>
        <w:pStyle w:val="Default"/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</w:pPr>
    </w:p>
    <w:p w:rsidR="5D0080ED" w:rsidP="5D0080ED" w:rsidRDefault="5D0080ED" w14:paraId="1200FC60" w14:textId="49C826AC">
      <w:pPr>
        <w:pStyle w:val="Default"/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</w:pPr>
    </w:p>
    <w:p w:rsidR="5D0080ED" w:rsidP="5D0080ED" w:rsidRDefault="5D0080ED" w14:paraId="24012129" w14:textId="76D1AF58">
      <w:pPr>
        <w:pStyle w:val="Default"/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</w:pPr>
    </w:p>
    <w:p w:rsidR="5D0080ED" w:rsidP="5D0080ED" w:rsidRDefault="5D0080ED" w14:paraId="254E4D22" w14:textId="22AD8705">
      <w:pPr>
        <w:pStyle w:val="Default"/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</w:pPr>
    </w:p>
    <w:p w:rsidR="07614B79" w:rsidP="274CA719" w:rsidRDefault="07614B79" w14:paraId="6DCC514D" w14:textId="2CC5904D">
      <w:pPr>
        <w:pStyle w:val="Default"/>
        <w:rPr>
          <w:ins w:author="Karina Chojnacka" w:date="2026-01-29T19:28:10.614Z" w16du:dateUtc="2026-01-29T19:28:10.614Z" w:id="1898395207"/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</w:pPr>
      <w:ins w:author="Karina Chojnacka" w:date="2026-01-29T19:28:10.372Z" w:id="1348475001">
        <w:r w:rsidRPr="274CA719" w:rsidR="07614B79">
          <w:rPr>
            <w:rFonts w:ascii="Arial" w:hAnsi="Arial" w:eastAsia="Arial" w:cs="Arial"/>
            <w:b w:val="0"/>
            <w:bCs w:val="0"/>
            <w:i w:val="0"/>
            <w:iCs w:val="0"/>
            <w:color w:val="auto"/>
            <w:sz w:val="20"/>
            <w:szCs w:val="20"/>
          </w:rPr>
          <w:t>Podpis:</w:t>
        </w:r>
      </w:ins>
    </w:p>
    <w:p w:rsidR="5D0080ED" w:rsidP="5D0080ED" w:rsidRDefault="5D0080ED" w14:paraId="3E5B191E" w14:textId="10D6DBF9">
      <w:pPr>
        <w:pStyle w:val="Default"/>
        <w:rPr>
          <w:ins w:author="Karina Chojnacka" w:date="2026-01-29T19:28:11.844Z" w16du:dateUtc="2026-01-29T19:28:11.844Z" w:id="1414997802"/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</w:pPr>
    </w:p>
    <w:p w:rsidR="07614B79" w:rsidP="5D0080ED" w:rsidRDefault="07614B79" w14:paraId="3072CE31" w14:textId="35F223EF">
      <w:pPr>
        <w:pStyle w:val="Default"/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</w:pPr>
      <w:ins w:author="Karina Chojnacka" w:date="2026-01-29T19:28:15.857Z" w:id="1194940809">
        <w:r w:rsidRPr="5D0080ED" w:rsidR="07614B79">
          <w:rPr>
            <w:rFonts w:ascii="Arial" w:hAnsi="Arial" w:eastAsia="Arial" w:cs="Arial"/>
            <w:b w:val="0"/>
            <w:bCs w:val="0"/>
            <w:i w:val="0"/>
            <w:iCs w:val="0"/>
            <w:color w:val="auto"/>
            <w:sz w:val="20"/>
            <w:szCs w:val="20"/>
          </w:rPr>
          <w:t>............................................</w:t>
        </w:r>
      </w:ins>
    </w:p>
    <w:p w:rsidR="5D0080ED" w:rsidP="5D0080ED" w:rsidRDefault="5D0080ED" w14:paraId="41DDE3A4" w14:textId="237AEEF8">
      <w:pPr>
        <w:pStyle w:val="Default"/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</w:pPr>
    </w:p>
    <w:p w:rsidR="5D0080ED" w:rsidP="5D0080ED" w:rsidRDefault="5D0080ED" w14:paraId="15CC38F8" w14:textId="26C00095">
      <w:pPr>
        <w:pStyle w:val="Default"/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</w:pPr>
    </w:p>
    <w:p w:rsidR="5D0080ED" w:rsidP="5D0080ED" w:rsidRDefault="5D0080ED" w14:paraId="34E3A4C2" w14:textId="351E32CC">
      <w:pPr>
        <w:pStyle w:val="Default"/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</w:pPr>
    </w:p>
    <w:p w:rsidR="5D0080ED" w:rsidP="5D0080ED" w:rsidRDefault="5D0080ED" w14:paraId="2F6DE6C7" w14:textId="7A90B5F0">
      <w:pPr>
        <w:pStyle w:val="Default"/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</w:pPr>
    </w:p>
    <w:p w:rsidR="5D0080ED" w:rsidP="5D0080ED" w:rsidRDefault="5D0080ED" w14:paraId="362505BA" w14:textId="207568F9">
      <w:pPr>
        <w:pStyle w:val="Default"/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</w:pPr>
    </w:p>
    <w:p w:rsidRPr="002E23FA" w:rsidR="000A18F3" w:rsidP="4C674E70" w:rsidRDefault="000A18F3" w14:paraId="0C4F39A8" w14:textId="77777777">
      <w:pPr>
        <w:pStyle w:val="Default"/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</w:pPr>
      <w:r w:rsidRPr="4C674E70" w:rsidR="000A18F3"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  <w:t>Załączniki:</w:t>
      </w:r>
    </w:p>
    <w:p w:rsidRPr="002E23FA" w:rsidR="000A18F3" w:rsidP="4C674E70" w:rsidRDefault="000A18F3" w14:paraId="0C4F39AB" w14:textId="15D14D2F">
      <w:pPr>
        <w:pStyle w:val="Default"/>
        <w:numPr>
          <w:ilvl w:val="0"/>
          <w:numId w:val="2"/>
        </w:numPr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</w:pPr>
      <w:r w:rsidRPr="4C674E70" w:rsidR="000A18F3"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  <w:t>Dokumentacj</w:t>
      </w:r>
      <w:r w:rsidRPr="4C674E70" w:rsidR="002C5B4A"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  <w:t>a zdjęciowa</w:t>
      </w:r>
      <w:r w:rsidRPr="4C674E70" w:rsidR="004227C3"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  <w:t xml:space="preserve"> stanu </w:t>
      </w:r>
      <w:r w:rsidRPr="4C674E70" w:rsidR="00121D1E"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  <w:t xml:space="preserve">zaawansowania </w:t>
      </w:r>
      <w:r w:rsidRPr="4C674E70" w:rsidR="004227C3">
        <w:rPr>
          <w:rFonts w:ascii="Arial" w:hAnsi="Arial" w:eastAsia="Arial" w:cs="Arial"/>
          <w:b w:val="0"/>
          <w:bCs w:val="0"/>
          <w:i w:val="0"/>
          <w:iCs w:val="0"/>
          <w:color w:val="auto"/>
          <w:sz w:val="20"/>
          <w:szCs w:val="20"/>
        </w:rPr>
        <w:t>robót</w:t>
      </w:r>
    </w:p>
    <w:p w:rsidRPr="002E23FA" w:rsidR="00696807" w:rsidP="008D363A" w:rsidRDefault="00696807" w14:paraId="0C4F39AC" w14:textId="77777777">
      <w:pPr>
        <w:pStyle w:val="Default"/>
        <w:ind w:left="1440"/>
        <w:rPr>
          <w:color w:val="auto"/>
          <w:sz w:val="20"/>
          <w:szCs w:val="20"/>
        </w:rPr>
      </w:pPr>
    </w:p>
    <w:sectPr w:rsidRPr="002E23FA" w:rsidR="0069680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431E3" w:rsidP="00D1290B" w:rsidRDefault="007431E3" w14:paraId="0C4F39AF" w14:textId="77777777">
      <w:pPr>
        <w:spacing w:after="0" w:line="240" w:lineRule="auto"/>
      </w:pPr>
      <w:r>
        <w:separator/>
      </w:r>
    </w:p>
  </w:endnote>
  <w:endnote w:type="continuationSeparator" w:id="0">
    <w:p w:rsidR="007431E3" w:rsidP="00D1290B" w:rsidRDefault="007431E3" w14:paraId="0C4F39B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431E3" w:rsidP="00D1290B" w:rsidRDefault="007431E3" w14:paraId="0C4F39AD" w14:textId="77777777">
      <w:pPr>
        <w:spacing w:after="0" w:line="240" w:lineRule="auto"/>
      </w:pPr>
      <w:r>
        <w:separator/>
      </w:r>
    </w:p>
  </w:footnote>
  <w:footnote w:type="continuationSeparator" w:id="0">
    <w:p w:rsidR="007431E3" w:rsidP="00D1290B" w:rsidRDefault="007431E3" w14:paraId="0C4F39A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8071B"/>
    <w:multiLevelType w:val="hybridMultilevel"/>
    <w:tmpl w:val="24C62734"/>
    <w:lvl w:ilvl="0" w:tplc="C78AAA8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60350BB"/>
    <w:multiLevelType w:val="hybridMultilevel"/>
    <w:tmpl w:val="32B23E02"/>
    <w:lvl w:ilvl="0" w:tplc="414EB16C">
      <w:start w:val="1"/>
      <w:numFmt w:val="lowerLetter"/>
      <w:lvlText w:val="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E3E0144"/>
    <w:multiLevelType w:val="multilevel"/>
    <w:tmpl w:val="3E00DDF0"/>
    <w:lvl w:ilvl="0">
      <w:start w:val="2"/>
      <w:numFmt w:val="upperRoman"/>
      <w:lvlText w:val="%1."/>
      <w:lvlJc w:val="left"/>
      <w:pPr>
        <w:ind w:left="1440" w:hanging="72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720"/>
      </w:pPr>
      <w:rPr>
        <w:rFonts w:ascii="Arial" w:hAnsi="Arial" w:cs="Arial" w:eastAsiaTheme="minorHAnsi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1DE3524A"/>
    <w:multiLevelType w:val="hybridMultilevel"/>
    <w:tmpl w:val="D4FED660"/>
    <w:lvl w:ilvl="0" w:tplc="AA8413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31A5E"/>
    <w:multiLevelType w:val="hybridMultilevel"/>
    <w:tmpl w:val="5B36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66864"/>
    <w:multiLevelType w:val="hybridMultilevel"/>
    <w:tmpl w:val="411658A0"/>
    <w:lvl w:ilvl="0" w:tplc="D41EF8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281F56"/>
    <w:multiLevelType w:val="hybridMultilevel"/>
    <w:tmpl w:val="551C8B0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9907C9C"/>
    <w:multiLevelType w:val="hybridMultilevel"/>
    <w:tmpl w:val="AEE402A8"/>
    <w:lvl w:ilvl="0" w:tplc="0415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B25295B"/>
    <w:multiLevelType w:val="hybridMultilevel"/>
    <w:tmpl w:val="678016BE"/>
    <w:lvl w:ilvl="0" w:tplc="7E5E6E6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F578981C">
      <w:start w:val="1"/>
      <w:numFmt w:val="decimal"/>
      <w:lvlText w:val="%4."/>
      <w:lvlJc w:val="left"/>
      <w:pPr>
        <w:ind w:left="280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6C16D1"/>
    <w:multiLevelType w:val="multilevel"/>
    <w:tmpl w:val="2398FFF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C2843"/>
    <w:multiLevelType w:val="hybridMultilevel"/>
    <w:tmpl w:val="8B50EB7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1120B0E">
      <w:start w:val="1"/>
      <w:numFmt w:val="lowerLetter"/>
      <w:lvlText w:val="%2)"/>
      <w:lvlJc w:val="left"/>
      <w:pPr>
        <w:ind w:left="1724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9DA6A9C"/>
    <w:multiLevelType w:val="multilevel"/>
    <w:tmpl w:val="693802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52164C54"/>
    <w:multiLevelType w:val="hybridMultilevel"/>
    <w:tmpl w:val="11402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C3019"/>
    <w:multiLevelType w:val="multilevel"/>
    <w:tmpl w:val="A1280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4C60314"/>
    <w:multiLevelType w:val="hybridMultilevel"/>
    <w:tmpl w:val="7E58571E"/>
    <w:lvl w:ilvl="0" w:tplc="88549D10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65A7A0C"/>
    <w:multiLevelType w:val="multilevel"/>
    <w:tmpl w:val="3E00DDF0"/>
    <w:lvl w:ilvl="0">
      <w:start w:val="2"/>
      <w:numFmt w:val="upperRoman"/>
      <w:lvlText w:val="%1."/>
      <w:lvlJc w:val="left"/>
      <w:pPr>
        <w:ind w:left="1440" w:hanging="72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720"/>
      </w:pPr>
      <w:rPr>
        <w:rFonts w:ascii="Arial" w:hAnsi="Arial" w:cs="Arial" w:eastAsiaTheme="minorHAnsi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65B80465"/>
    <w:multiLevelType w:val="hybridMultilevel"/>
    <w:tmpl w:val="905A5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963A1"/>
    <w:multiLevelType w:val="multilevel"/>
    <w:tmpl w:val="295638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7BBE7289"/>
    <w:multiLevelType w:val="hybridMultilevel"/>
    <w:tmpl w:val="668A272C"/>
    <w:lvl w:ilvl="0" w:tplc="B3AC5F74">
      <w:start w:val="1"/>
      <w:numFmt w:val="lowerLetter"/>
      <w:lvlText w:val="%1)"/>
      <w:lvlJc w:val="left"/>
      <w:pPr>
        <w:ind w:left="149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1257592598">
    <w:abstractNumId w:val="17"/>
  </w:num>
  <w:num w:numId="2" w16cid:durableId="1697535769">
    <w:abstractNumId w:val="12"/>
  </w:num>
  <w:num w:numId="3" w16cid:durableId="1523712193">
    <w:abstractNumId w:val="5"/>
  </w:num>
  <w:num w:numId="4" w16cid:durableId="16440415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0365962">
    <w:abstractNumId w:val="10"/>
  </w:num>
  <w:num w:numId="6" w16cid:durableId="1869953712">
    <w:abstractNumId w:val="0"/>
  </w:num>
  <w:num w:numId="7" w16cid:durableId="1028944595">
    <w:abstractNumId w:val="14"/>
  </w:num>
  <w:num w:numId="8" w16cid:durableId="988629464">
    <w:abstractNumId w:val="2"/>
  </w:num>
  <w:num w:numId="9" w16cid:durableId="1164008515">
    <w:abstractNumId w:val="7"/>
  </w:num>
  <w:num w:numId="10" w16cid:durableId="2143837441">
    <w:abstractNumId w:val="3"/>
  </w:num>
  <w:num w:numId="11" w16cid:durableId="422144580">
    <w:abstractNumId w:val="1"/>
  </w:num>
  <w:num w:numId="12" w16cid:durableId="1928926031">
    <w:abstractNumId w:val="18"/>
  </w:num>
  <w:num w:numId="13" w16cid:durableId="2003119815">
    <w:abstractNumId w:val="15"/>
  </w:num>
  <w:num w:numId="14" w16cid:durableId="3850324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459742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42303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5521567">
    <w:abstractNumId w:val="13"/>
  </w:num>
  <w:num w:numId="18" w16cid:durableId="1986428540">
    <w:abstractNumId w:val="16"/>
  </w:num>
  <w:num w:numId="19" w16cid:durableId="1989748038">
    <w:abstractNumId w:val="4"/>
  </w:num>
  <w:num w:numId="20" w16cid:durableId="629432148">
    <w:abstractNumId w:val="11"/>
  </w:num>
  <w:num w:numId="21" w16cid:durableId="9747923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0A8"/>
    <w:rsid w:val="000544B1"/>
    <w:rsid w:val="00054CDE"/>
    <w:rsid w:val="000A18F3"/>
    <w:rsid w:val="000D11D7"/>
    <w:rsid w:val="000E3A30"/>
    <w:rsid w:val="00121D1E"/>
    <w:rsid w:val="00164341"/>
    <w:rsid w:val="001D4C11"/>
    <w:rsid w:val="0022782D"/>
    <w:rsid w:val="00242CD6"/>
    <w:rsid w:val="00260A97"/>
    <w:rsid w:val="002C5B4A"/>
    <w:rsid w:val="002E23FA"/>
    <w:rsid w:val="00326689"/>
    <w:rsid w:val="00336E23"/>
    <w:rsid w:val="00346042"/>
    <w:rsid w:val="0038539A"/>
    <w:rsid w:val="003C69CF"/>
    <w:rsid w:val="004227C3"/>
    <w:rsid w:val="00445271"/>
    <w:rsid w:val="00460925"/>
    <w:rsid w:val="004777AB"/>
    <w:rsid w:val="00480B8F"/>
    <w:rsid w:val="0049409C"/>
    <w:rsid w:val="004C62F9"/>
    <w:rsid w:val="00696807"/>
    <w:rsid w:val="00717745"/>
    <w:rsid w:val="007431E3"/>
    <w:rsid w:val="007630A8"/>
    <w:rsid w:val="00772458"/>
    <w:rsid w:val="007E4772"/>
    <w:rsid w:val="0081555B"/>
    <w:rsid w:val="00815B55"/>
    <w:rsid w:val="008D363A"/>
    <w:rsid w:val="00AD7E7F"/>
    <w:rsid w:val="00B943C0"/>
    <w:rsid w:val="00C93C27"/>
    <w:rsid w:val="00CF5097"/>
    <w:rsid w:val="00D1290B"/>
    <w:rsid w:val="00DC74BE"/>
    <w:rsid w:val="00DD0FC0"/>
    <w:rsid w:val="00E21126"/>
    <w:rsid w:val="00E84271"/>
    <w:rsid w:val="00EC2987"/>
    <w:rsid w:val="00F21274"/>
    <w:rsid w:val="00F42FAD"/>
    <w:rsid w:val="00F52857"/>
    <w:rsid w:val="00FC658C"/>
    <w:rsid w:val="02EE4E56"/>
    <w:rsid w:val="05EF7B45"/>
    <w:rsid w:val="07614B79"/>
    <w:rsid w:val="0A02BB2F"/>
    <w:rsid w:val="0CF6D5E4"/>
    <w:rsid w:val="17003F11"/>
    <w:rsid w:val="18D6A5C2"/>
    <w:rsid w:val="19DD2A08"/>
    <w:rsid w:val="1DC99506"/>
    <w:rsid w:val="20F66E68"/>
    <w:rsid w:val="26A85AD0"/>
    <w:rsid w:val="274CA719"/>
    <w:rsid w:val="2B46B38F"/>
    <w:rsid w:val="30B6DDF0"/>
    <w:rsid w:val="30EC3B63"/>
    <w:rsid w:val="33A3A578"/>
    <w:rsid w:val="37CAEABE"/>
    <w:rsid w:val="39D5BDF1"/>
    <w:rsid w:val="3BAFED72"/>
    <w:rsid w:val="3D7C837B"/>
    <w:rsid w:val="4C674E70"/>
    <w:rsid w:val="50652BE6"/>
    <w:rsid w:val="59CA32F0"/>
    <w:rsid w:val="59EE6655"/>
    <w:rsid w:val="5D0080ED"/>
    <w:rsid w:val="700739A8"/>
    <w:rsid w:val="786C8EB7"/>
    <w:rsid w:val="78D82530"/>
    <w:rsid w:val="7B10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C4F38BF"/>
  <w15:chartTrackingRefBased/>
  <w15:docId w15:val="{5E789248-14BE-4A8B-A391-DBAF12C3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460925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23F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4772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Default" w:customStyle="1">
    <w:name w:val="Default"/>
    <w:rsid w:val="007630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544B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FC658C"/>
    <w:pPr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5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FC658C"/>
    <w:rPr>
      <w:rFonts w:ascii="Segoe UI" w:hAnsi="Segoe UI" w:cs="Segoe UI"/>
      <w:sz w:val="18"/>
      <w:szCs w:val="18"/>
    </w:rPr>
  </w:style>
  <w:style w:type="paragraph" w:styleId="Standard" w:customStyle="1">
    <w:name w:val="Standard"/>
    <w:rsid w:val="00717745"/>
    <w:pPr>
      <w:suppressAutoHyphens/>
      <w:autoSpaceDN w:val="0"/>
      <w:spacing w:after="200" w:line="276" w:lineRule="auto"/>
      <w:textAlignment w:val="baseline"/>
    </w:pPr>
    <w:rPr>
      <w:rFonts w:ascii="Calibri" w:hAnsi="Calibri" w:eastAsia="SimSun" w:cs="Tahoma"/>
      <w:kern w:val="3"/>
    </w:rPr>
  </w:style>
  <w:style w:type="paragraph" w:styleId="Nagwek">
    <w:name w:val="header"/>
    <w:basedOn w:val="Normalny"/>
    <w:link w:val="NagwekZnak"/>
    <w:unhideWhenUsed/>
    <w:rsid w:val="00D1290B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rsid w:val="00D1290B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290B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1290B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AkapitzlistZnak" w:customStyle="1">
    <w:name w:val="Akapit z listą Znak"/>
    <w:aliases w:val="Numerowanie Znak,List Paragraph Znak,Akapit z listą BS Znak"/>
    <w:link w:val="Akapitzlist"/>
    <w:qFormat/>
    <w:rsid w:val="00DC74BE"/>
  </w:style>
  <w:style w:type="paragraph" w:styleId="Textbody" w:customStyle="1">
    <w:name w:val="Text body"/>
    <w:basedOn w:val="Normalny"/>
    <w:rsid w:val="00DC74BE"/>
    <w:pPr>
      <w:suppressAutoHyphens/>
      <w:autoSpaceDN w:val="0"/>
      <w:spacing w:after="0" w:line="240" w:lineRule="auto"/>
      <w:jc w:val="both"/>
      <w:textAlignment w:val="baseline"/>
    </w:pPr>
    <w:rPr>
      <w:kern w:val="3"/>
      <w:szCs w:val="20"/>
    </w:rPr>
  </w:style>
  <w:style w:type="character" w:styleId="Nagwek1Znak" w:customStyle="1">
    <w:name w:val="Nagłówek 1 Znak"/>
    <w:basedOn w:val="Domylnaczcionkaakapitu"/>
    <w:link w:val="Nagwek1"/>
    <w:uiPriority w:val="9"/>
    <w:rsid w:val="002E23FA"/>
    <w:rPr>
      <w:rFonts w:asciiTheme="majorHAnsi" w:hAnsiTheme="majorHAnsi" w:eastAsiaTheme="majorEastAsia" w:cstheme="majorBidi"/>
      <w:color w:val="2E74B5" w:themeColor="accent1" w:themeShade="BF"/>
      <w:sz w:val="32"/>
      <w:szCs w:val="32"/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rsid w:val="007E4772"/>
    <w:rPr>
      <w:rFonts w:asciiTheme="majorHAnsi" w:hAnsiTheme="majorHAnsi" w:eastAsiaTheme="majorEastAsia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021a97-5984-4b40-a61c-6fc34269a86f">
      <Terms xmlns="http://schemas.microsoft.com/office/infopath/2007/PartnerControls"/>
    </lcf76f155ced4ddcb4097134ff3c332f>
    <TaxCatchAll xmlns="ed7612da-b731-430b-9ad2-686bade28932" xsi:nil="true"/>
    <Podgl_x0105_d xmlns="f1021a97-5984-4b40-a61c-6fc34269a86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222DC867D234BBC30DA011428B8AF" ma:contentTypeVersion="16" ma:contentTypeDescription="Utwórz nowy dokument." ma:contentTypeScope="" ma:versionID="df9ecf1a9dfcca4b6fa8235f1c4b3892">
  <xsd:schema xmlns:xsd="http://www.w3.org/2001/XMLSchema" xmlns:xs="http://www.w3.org/2001/XMLSchema" xmlns:p="http://schemas.microsoft.com/office/2006/metadata/properties" xmlns:ns2="f1021a97-5984-4b40-a61c-6fc34269a86f" xmlns:ns3="ed7612da-b731-430b-9ad2-686bade28932" targetNamespace="http://schemas.microsoft.com/office/2006/metadata/properties" ma:root="true" ma:fieldsID="edcda8818f0c4aaa6e4fca15e2c82ee9" ns2:_="" ns3:_="">
    <xsd:import namespace="f1021a97-5984-4b40-a61c-6fc34269a86f"/>
    <xsd:import namespace="ed7612da-b731-430b-9ad2-686bade28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Podgl_x0105_d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21a97-5984-4b40-a61c-6fc34269a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odgl_x0105_d" ma:index="21" nillable="true" ma:displayName="Podgląd" ma:format="Thumbnail" ma:internalName="Podgl_x0105_d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612da-b731-430b-9ad2-686bade2893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6697395-9b94-4441-864f-d2f1e4df37fd}" ma:internalName="TaxCatchAll" ma:showField="CatchAllData" ma:web="ed7612da-b731-430b-9ad2-686bade28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4D49C8-76A4-40FF-86AF-1E0C3CBE61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BE010C-5968-4342-8492-D1C49608B6FB}"/>
</file>

<file path=customXml/itemProps3.xml><?xml version="1.0" encoding="utf-8"?>
<ds:datastoreItem xmlns:ds="http://schemas.openxmlformats.org/officeDocument/2006/customXml" ds:itemID="{74F343E0-5F1A-41B0-93EF-D0488F81600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Małgorzata Skibińska</dc:creator>
  <keywords/>
  <dc:description/>
  <lastModifiedBy>Małgorzata Skibińska</lastModifiedBy>
  <revision>15</revision>
  <lastPrinted>2023-09-01T06:40:00.0000000Z</lastPrinted>
  <dcterms:created xsi:type="dcterms:W3CDTF">2026-01-26T11:36:00.0000000Z</dcterms:created>
  <dcterms:modified xsi:type="dcterms:W3CDTF">2026-01-30T08:09:08.3325653Z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0x010100F9A222DC867D234BBC30DA011428B8AF</vt:lpwstr>
  </property>
  <property fmtid="{D5CDD505-2E9C-101B-9397-08002B2CF9AE}" pid="3" name="Order">
    <vt:r8>2863200</vt:r8>
  </property>
  <property fmtid="{D5CDD505-2E9C-101B-9397-08002B2CF9AE}" pid="4" name="MediaServiceImageTags">
    <vt:lpwstr/>
  </property>
</Properties>
</file>